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9E82" w14:textId="77777777" w:rsidR="00FC6D50" w:rsidRDefault="00000000">
      <w:pPr>
        <w:jc w:val="both"/>
        <w:rPr>
          <w:lang w:val="en-US"/>
        </w:rPr>
      </w:pPr>
      <w:r>
        <w:rPr>
          <w:u w:val="single"/>
          <w:lang w:val="en-US"/>
        </w:rPr>
        <w:t>XML Format and Schema – Communication between EGTRAIN &amp; Route Choice</w:t>
      </w:r>
      <w:r>
        <w:rPr>
          <w:lang w:val="en-US"/>
        </w:rPr>
        <w:t xml:space="preserve"> </w:t>
      </w:r>
      <w:r>
        <w:rPr>
          <w:lang w:val="en-US"/>
        </w:rPr>
        <w:br/>
        <w:t>Jeronimo Caceres</w:t>
      </w:r>
    </w:p>
    <w:p w14:paraId="131CB73F" w14:textId="77777777" w:rsidR="00FC6D50" w:rsidRDefault="00000000">
      <w:pPr>
        <w:jc w:val="both"/>
        <w:rPr>
          <w:lang w:val="en-US"/>
        </w:rPr>
      </w:pPr>
      <w:r>
        <w:rPr>
          <w:lang w:val="en-US"/>
        </w:rPr>
        <w:t>10/05/2023</w:t>
      </w:r>
    </w:p>
    <w:p w14:paraId="4FAEB371" w14:textId="77777777" w:rsidR="00FC6D50" w:rsidRDefault="00FC6D50">
      <w:pPr>
        <w:jc w:val="both"/>
        <w:rPr>
          <w:lang w:val="en-US"/>
        </w:rPr>
      </w:pPr>
    </w:p>
    <w:p w14:paraId="7C26E1CB" w14:textId="77777777" w:rsidR="00FC6D50" w:rsidRDefault="00000000">
      <w:pPr>
        <w:jc w:val="both"/>
        <w:rPr>
          <w:lang w:val="en-US"/>
        </w:rPr>
      </w:pPr>
      <w:r>
        <w:rPr>
          <w:lang w:val="en-US"/>
        </w:rPr>
        <w:t xml:space="preserve">This document describes a proposed XML format for the communication between EGTRAIN and the Route Choice Function. Initially, EGTRAIN provides the route choice with the passengers’ origin, destination, and departure time for a specific </w:t>
      </w:r>
      <w:proofErr w:type="spellStart"/>
      <w:r>
        <w:rPr>
          <w:lang w:val="en-US"/>
        </w:rPr>
        <w:t>trip_id</w:t>
      </w:r>
      <w:proofErr w:type="spellEnd"/>
      <w:r>
        <w:rPr>
          <w:lang w:val="en-US"/>
        </w:rPr>
        <w:t xml:space="preserve">. The route choice then responds with the passengers route choice for said </w:t>
      </w:r>
      <w:proofErr w:type="spellStart"/>
      <w:r>
        <w:rPr>
          <w:lang w:val="en-US"/>
        </w:rPr>
        <w:t>trip_id</w:t>
      </w:r>
      <w:proofErr w:type="spellEnd"/>
      <w:r>
        <w:rPr>
          <w:lang w:val="en-US"/>
        </w:rPr>
        <w:t xml:space="preserve">. Each trip is divided into legs, which correspond to the number of transfers. A trip can be composed by a undefined number of legs, which adds flexibility to the XML format and is more adaptable to different scenarios. Each leg includes the leg index, the leg boarding station, the leg alighting station and the leg rail service line that the passenger will take. This XML format was created based on the EGTRAIN passenger module process, the example route choice output .csv files from DTU for the French case study, as well as the outcomes and feedback of the </w:t>
      </w:r>
      <w:proofErr w:type="spellStart"/>
      <w:r>
        <w:rPr>
          <w:lang w:val="en-US"/>
        </w:rPr>
        <w:t>SortedMobility</w:t>
      </w:r>
      <w:proofErr w:type="spellEnd"/>
      <w:r>
        <w:rPr>
          <w:lang w:val="en-US"/>
        </w:rPr>
        <w:t xml:space="preserve"> team. </w:t>
      </w:r>
    </w:p>
    <w:p w14:paraId="7AB13096" w14:textId="77777777" w:rsidR="00FC6D50" w:rsidRDefault="00FC6D50">
      <w:pPr>
        <w:rPr>
          <w:lang w:val="en-US"/>
        </w:rPr>
      </w:pPr>
    </w:p>
    <w:p w14:paraId="7AA1F6D4" w14:textId="77777777" w:rsidR="00FC6D50" w:rsidRDefault="00000000">
      <w:pPr>
        <w:pStyle w:val="ListParagraph"/>
        <w:numPr>
          <w:ilvl w:val="0"/>
          <w:numId w:val="1"/>
        </w:numPr>
        <w:rPr>
          <w:lang w:val="en-US"/>
        </w:rPr>
      </w:pPr>
      <w:r>
        <w:rPr>
          <w:lang w:val="en-US"/>
        </w:rPr>
        <w:t>Message from EGTRAIN to Route Choice</w:t>
      </w:r>
    </w:p>
    <w:p w14:paraId="32872B76" w14:textId="77777777" w:rsidR="00FC6D50" w:rsidRDefault="00000000">
      <w:pPr>
        <w:pStyle w:val="ListParagraph"/>
        <w:rPr>
          <w:lang w:val="en-US"/>
        </w:rPr>
      </w:pPr>
      <w:r>
        <w:rPr>
          <w:lang w:val="en-US"/>
        </w:rPr>
        <w:t xml:space="preserve">XML format: </w:t>
      </w:r>
    </w:p>
    <w:p w14:paraId="069B1EDE" w14:textId="77777777" w:rsidR="00FC6D50" w:rsidRDefault="00FC6D50">
      <w:pPr>
        <w:rPr>
          <w:lang w:val="en-US"/>
        </w:rPr>
      </w:pPr>
    </w:p>
    <w:p w14:paraId="07FBEBB1" w14:textId="77777777" w:rsidR="00FC6D50" w:rsidRDefault="00000000">
      <w:pPr>
        <w:ind w:left="1418"/>
        <w:rPr>
          <w:lang w:val="en-US"/>
        </w:rPr>
      </w:pPr>
      <w:r>
        <w:rPr>
          <w:lang w:val="en-US"/>
        </w:rPr>
        <w:t xml:space="preserve">&lt;person </w:t>
      </w:r>
      <w:proofErr w:type="spellStart"/>
      <w:r>
        <w:rPr>
          <w:lang w:val="en-US"/>
        </w:rPr>
        <w:t>person_id</w:t>
      </w:r>
      <w:proofErr w:type="spellEnd"/>
      <w:r>
        <w:rPr>
          <w:lang w:val="en-US"/>
        </w:rPr>
        <w:t xml:space="preserve">="0" </w:t>
      </w:r>
      <w:proofErr w:type="spellStart"/>
      <w:r>
        <w:rPr>
          <w:lang w:val="en-US"/>
        </w:rPr>
        <w:t>trip_id</w:t>
      </w:r>
      <w:proofErr w:type="spellEnd"/>
      <w:r>
        <w:rPr>
          <w:lang w:val="en-US"/>
        </w:rPr>
        <w:t>="1"&gt;</w:t>
      </w:r>
    </w:p>
    <w:p w14:paraId="668D8BE3" w14:textId="77777777" w:rsidR="00FC6D50" w:rsidRDefault="00000000">
      <w:pPr>
        <w:ind w:left="2127"/>
        <w:rPr>
          <w:lang w:val="en-US"/>
        </w:rPr>
      </w:pPr>
      <w:r>
        <w:rPr>
          <w:lang w:val="en-US"/>
        </w:rPr>
        <w:t xml:space="preserve"> &lt;origin&gt;</w:t>
      </w:r>
      <w:proofErr w:type="spellStart"/>
      <w:r>
        <w:rPr>
          <w:lang w:val="en-US"/>
        </w:rPr>
        <w:t>Guingamp</w:t>
      </w:r>
      <w:proofErr w:type="spellEnd"/>
      <w:r>
        <w:rPr>
          <w:lang w:val="en-US"/>
        </w:rPr>
        <w:t>&lt;/origin&gt;</w:t>
      </w:r>
    </w:p>
    <w:p w14:paraId="5F3C7235" w14:textId="77777777" w:rsidR="00FC6D50" w:rsidRDefault="00000000">
      <w:pPr>
        <w:ind w:left="2127"/>
        <w:rPr>
          <w:lang w:val="en-US"/>
        </w:rPr>
      </w:pPr>
      <w:r>
        <w:rPr>
          <w:lang w:val="en-US"/>
        </w:rPr>
        <w:t xml:space="preserve"> &lt;destination&gt;</w:t>
      </w:r>
      <w:proofErr w:type="spellStart"/>
      <w:r>
        <w:rPr>
          <w:lang w:val="en-US"/>
        </w:rPr>
        <w:t>Paimpol</w:t>
      </w:r>
      <w:proofErr w:type="spellEnd"/>
      <w:r>
        <w:rPr>
          <w:lang w:val="en-US"/>
        </w:rPr>
        <w:t>&lt;/destination&gt;</w:t>
      </w:r>
    </w:p>
    <w:p w14:paraId="2CF646ED" w14:textId="77777777" w:rsidR="00FC6D50" w:rsidRDefault="00000000">
      <w:pPr>
        <w:ind w:left="2127"/>
        <w:rPr>
          <w:lang w:val="en-US"/>
        </w:rPr>
      </w:pPr>
      <w:r>
        <w:rPr>
          <w:lang w:val="en-US"/>
        </w:rPr>
        <w:t xml:space="preserve"> &lt;</w:t>
      </w:r>
      <w:proofErr w:type="spellStart"/>
      <w:r>
        <w:rPr>
          <w:lang w:val="en-US"/>
        </w:rPr>
        <w:t>departure_time</w:t>
      </w:r>
      <w:proofErr w:type="spellEnd"/>
      <w:r>
        <w:rPr>
          <w:lang w:val="en-US"/>
        </w:rPr>
        <w:t>&gt;18:20&lt;/</w:t>
      </w:r>
      <w:proofErr w:type="spellStart"/>
      <w:r>
        <w:rPr>
          <w:lang w:val="en-US"/>
        </w:rPr>
        <w:t>departure_time</w:t>
      </w:r>
      <w:proofErr w:type="spellEnd"/>
      <w:r>
        <w:rPr>
          <w:lang w:val="en-US"/>
        </w:rPr>
        <w:t>&gt;</w:t>
      </w:r>
    </w:p>
    <w:p w14:paraId="7F0BCC9C" w14:textId="77777777" w:rsidR="00FC6D50" w:rsidRDefault="00000000">
      <w:pPr>
        <w:ind w:left="1418"/>
        <w:rPr>
          <w:lang w:val="en-US"/>
        </w:rPr>
      </w:pPr>
      <w:r>
        <w:rPr>
          <w:lang w:val="en-US"/>
        </w:rPr>
        <w:t>&lt;/person&gt;</w:t>
      </w:r>
    </w:p>
    <w:p w14:paraId="02B566B3" w14:textId="77777777" w:rsidR="00FC6D50" w:rsidRDefault="00FC6D50">
      <w:pPr>
        <w:ind w:left="360"/>
        <w:rPr>
          <w:lang w:val="en-US"/>
        </w:rPr>
      </w:pPr>
    </w:p>
    <w:p w14:paraId="04319568" w14:textId="77777777" w:rsidR="00FC6D50" w:rsidRDefault="00000000">
      <w:pPr>
        <w:ind w:left="360" w:firstLine="349"/>
        <w:rPr>
          <w:lang w:val="nl-NL"/>
        </w:rPr>
      </w:pPr>
      <w:r>
        <w:rPr>
          <w:lang w:val="nl-NL"/>
        </w:rPr>
        <w:t>XML schema (XSD):</w:t>
      </w:r>
    </w:p>
    <w:p w14:paraId="7D3D68FB" w14:textId="77777777" w:rsidR="00FC6D50" w:rsidRDefault="00FC6D50">
      <w:pPr>
        <w:ind w:left="360"/>
        <w:rPr>
          <w:lang w:val="nl-NL"/>
        </w:rPr>
      </w:pPr>
    </w:p>
    <w:p w14:paraId="37F170D7" w14:textId="77777777" w:rsidR="00FC6D50" w:rsidRDefault="00000000">
      <w:pPr>
        <w:ind w:left="1418"/>
        <w:rPr>
          <w:lang w:val="nl-NL"/>
        </w:rPr>
      </w:pPr>
      <w:r>
        <w:rPr>
          <w:lang w:val="nl-NL"/>
        </w:rPr>
        <w:t>&lt;</w:t>
      </w:r>
      <w:proofErr w:type="spellStart"/>
      <w:r>
        <w:rPr>
          <w:lang w:val="nl-NL"/>
        </w:rPr>
        <w:t>xs:schema</w:t>
      </w:r>
      <w:proofErr w:type="spellEnd"/>
      <w:r>
        <w:rPr>
          <w:lang w:val="nl-NL"/>
        </w:rPr>
        <w:t xml:space="preserve"> </w:t>
      </w:r>
      <w:proofErr w:type="spellStart"/>
      <w:r>
        <w:rPr>
          <w:lang w:val="nl-NL"/>
        </w:rPr>
        <w:t>xmlns:xs</w:t>
      </w:r>
      <w:proofErr w:type="spellEnd"/>
      <w:r>
        <w:rPr>
          <w:lang w:val="nl-NL"/>
        </w:rPr>
        <w:t>="http://www.w3.org/2001/XMLSchema"&gt;</w:t>
      </w:r>
    </w:p>
    <w:p w14:paraId="4482C8FD" w14:textId="77777777" w:rsidR="00FC6D50" w:rsidRDefault="00FC6D50">
      <w:pPr>
        <w:ind w:left="1418"/>
        <w:rPr>
          <w:lang w:val="nl-NL"/>
        </w:rPr>
      </w:pPr>
    </w:p>
    <w:p w14:paraId="6865666D" w14:textId="77777777" w:rsidR="00FC6D50" w:rsidRDefault="00000000">
      <w:pPr>
        <w:ind w:left="1418"/>
        <w:rPr>
          <w:lang w:val="en-US"/>
        </w:rPr>
      </w:pPr>
      <w:r>
        <w:rPr>
          <w:lang w:val="nl-NL"/>
        </w:rPr>
        <w:t xml:space="preserve">  </w:t>
      </w:r>
      <w:r>
        <w:rPr>
          <w:lang w:val="en-US"/>
        </w:rPr>
        <w:t>&lt;</w:t>
      </w:r>
      <w:proofErr w:type="spellStart"/>
      <w:r>
        <w:rPr>
          <w:lang w:val="en-US"/>
        </w:rPr>
        <w:t>xs:element</w:t>
      </w:r>
      <w:proofErr w:type="spellEnd"/>
      <w:r>
        <w:rPr>
          <w:lang w:val="en-US"/>
        </w:rPr>
        <w:t xml:space="preserve"> name="person"&gt;</w:t>
      </w:r>
    </w:p>
    <w:p w14:paraId="15175F9B" w14:textId="77777777" w:rsidR="00FC6D50" w:rsidRDefault="00000000">
      <w:pPr>
        <w:ind w:left="1418"/>
        <w:rPr>
          <w:lang w:val="en-US"/>
        </w:rPr>
      </w:pPr>
      <w:r>
        <w:rPr>
          <w:lang w:val="en-US"/>
        </w:rPr>
        <w:t xml:space="preserve">    &lt;</w:t>
      </w:r>
      <w:proofErr w:type="spellStart"/>
      <w:r>
        <w:rPr>
          <w:lang w:val="en-US"/>
        </w:rPr>
        <w:t>xs:complexType</w:t>
      </w:r>
      <w:proofErr w:type="spellEnd"/>
      <w:r>
        <w:rPr>
          <w:lang w:val="en-US"/>
        </w:rPr>
        <w:t>&gt;</w:t>
      </w:r>
    </w:p>
    <w:p w14:paraId="3CBB8863" w14:textId="77777777" w:rsidR="00FC6D50" w:rsidRDefault="00000000">
      <w:pPr>
        <w:ind w:left="1418"/>
        <w:rPr>
          <w:lang w:val="en-US"/>
        </w:rPr>
      </w:pPr>
      <w:r>
        <w:rPr>
          <w:lang w:val="en-US"/>
        </w:rPr>
        <w:t xml:space="preserve">      &lt;</w:t>
      </w:r>
      <w:proofErr w:type="spellStart"/>
      <w:r>
        <w:rPr>
          <w:lang w:val="en-US"/>
        </w:rPr>
        <w:t>xs:sequence</w:t>
      </w:r>
      <w:proofErr w:type="spellEnd"/>
      <w:r>
        <w:rPr>
          <w:lang w:val="en-US"/>
        </w:rPr>
        <w:t>&gt;</w:t>
      </w:r>
    </w:p>
    <w:p w14:paraId="016C17F5" w14:textId="77777777" w:rsidR="00FC6D50" w:rsidRDefault="00000000">
      <w:pPr>
        <w:ind w:left="1418"/>
        <w:rPr>
          <w:lang w:val="en-US"/>
        </w:rPr>
      </w:pPr>
      <w:r>
        <w:rPr>
          <w:lang w:val="en-US"/>
        </w:rPr>
        <w:t xml:space="preserve">        &lt;</w:t>
      </w:r>
      <w:proofErr w:type="spellStart"/>
      <w:r>
        <w:rPr>
          <w:lang w:val="en-US"/>
        </w:rPr>
        <w:t>xs:element</w:t>
      </w:r>
      <w:proofErr w:type="spellEnd"/>
      <w:r>
        <w:rPr>
          <w:lang w:val="en-US"/>
        </w:rPr>
        <w:t xml:space="preserve"> name="origin" type="</w:t>
      </w:r>
      <w:proofErr w:type="spellStart"/>
      <w:r>
        <w:rPr>
          <w:lang w:val="en-US"/>
        </w:rPr>
        <w:t>xs:string</w:t>
      </w:r>
      <w:proofErr w:type="spellEnd"/>
      <w:r>
        <w:rPr>
          <w:lang w:val="en-US"/>
        </w:rPr>
        <w:t>"/&gt;</w:t>
      </w:r>
    </w:p>
    <w:p w14:paraId="2ADFCB40" w14:textId="77777777" w:rsidR="00FC6D50" w:rsidRDefault="00000000">
      <w:pPr>
        <w:ind w:left="1418"/>
        <w:rPr>
          <w:lang w:val="en-US"/>
        </w:rPr>
      </w:pPr>
      <w:r>
        <w:rPr>
          <w:lang w:val="en-US"/>
        </w:rPr>
        <w:t xml:space="preserve">        &lt;</w:t>
      </w:r>
      <w:proofErr w:type="spellStart"/>
      <w:r>
        <w:rPr>
          <w:lang w:val="en-US"/>
        </w:rPr>
        <w:t>xs:element</w:t>
      </w:r>
      <w:proofErr w:type="spellEnd"/>
      <w:r>
        <w:rPr>
          <w:lang w:val="en-US"/>
        </w:rPr>
        <w:t xml:space="preserve"> name="destination" type="</w:t>
      </w:r>
      <w:proofErr w:type="spellStart"/>
      <w:r>
        <w:rPr>
          <w:lang w:val="en-US"/>
        </w:rPr>
        <w:t>xs:string</w:t>
      </w:r>
      <w:proofErr w:type="spellEnd"/>
      <w:r>
        <w:rPr>
          <w:lang w:val="en-US"/>
        </w:rPr>
        <w:t>"/&gt;</w:t>
      </w:r>
    </w:p>
    <w:p w14:paraId="66852766" w14:textId="77777777" w:rsidR="00FC6D50" w:rsidRDefault="00000000">
      <w:pPr>
        <w:ind w:left="1418"/>
        <w:rPr>
          <w:lang w:val="en-US"/>
        </w:rPr>
      </w:pPr>
      <w:r>
        <w:rPr>
          <w:lang w:val="en-US"/>
        </w:rPr>
        <w:t xml:space="preserve">        &lt;</w:t>
      </w:r>
      <w:proofErr w:type="spellStart"/>
      <w:r>
        <w:rPr>
          <w:lang w:val="en-US"/>
        </w:rPr>
        <w:t>xs:element</w:t>
      </w:r>
      <w:proofErr w:type="spellEnd"/>
      <w:r>
        <w:rPr>
          <w:lang w:val="en-US"/>
        </w:rPr>
        <w:t xml:space="preserve"> name="</w:t>
      </w:r>
      <w:proofErr w:type="spellStart"/>
      <w:r>
        <w:rPr>
          <w:lang w:val="en-US"/>
        </w:rPr>
        <w:t>departure_time</w:t>
      </w:r>
      <w:proofErr w:type="spellEnd"/>
      <w:r>
        <w:rPr>
          <w:lang w:val="en-US"/>
        </w:rPr>
        <w:t>" type="</w:t>
      </w:r>
      <w:proofErr w:type="spellStart"/>
      <w:r>
        <w:rPr>
          <w:lang w:val="en-US"/>
        </w:rPr>
        <w:t>xs:dateTime</w:t>
      </w:r>
      <w:proofErr w:type="spellEnd"/>
      <w:r>
        <w:rPr>
          <w:lang w:val="en-US"/>
        </w:rPr>
        <w:t>"/&gt;</w:t>
      </w:r>
    </w:p>
    <w:p w14:paraId="1D454E88" w14:textId="77777777" w:rsidR="00FC6D50" w:rsidRDefault="00000000">
      <w:pPr>
        <w:ind w:left="1418"/>
        <w:rPr>
          <w:lang w:val="en-US"/>
        </w:rPr>
      </w:pPr>
      <w:r>
        <w:rPr>
          <w:lang w:val="en-US"/>
        </w:rPr>
        <w:t xml:space="preserve">      &lt;/</w:t>
      </w:r>
      <w:proofErr w:type="spellStart"/>
      <w:r>
        <w:rPr>
          <w:lang w:val="en-US"/>
        </w:rPr>
        <w:t>xs:sequence</w:t>
      </w:r>
      <w:proofErr w:type="spellEnd"/>
      <w:r>
        <w:rPr>
          <w:lang w:val="en-US"/>
        </w:rPr>
        <w:t>&gt;</w:t>
      </w:r>
    </w:p>
    <w:p w14:paraId="06E28ABB" w14:textId="77777777" w:rsidR="00FC6D50" w:rsidRDefault="00000000">
      <w:pPr>
        <w:ind w:left="1418"/>
        <w:rPr>
          <w:lang w:val="en-US"/>
        </w:rPr>
      </w:pPr>
      <w:r>
        <w:rPr>
          <w:lang w:val="en-US"/>
        </w:rPr>
        <w:t xml:space="preserve">      &lt;</w:t>
      </w:r>
      <w:proofErr w:type="spellStart"/>
      <w:r>
        <w:rPr>
          <w:lang w:val="en-US"/>
        </w:rPr>
        <w:t>xs:attribute</w:t>
      </w:r>
      <w:proofErr w:type="spellEnd"/>
      <w:r>
        <w:rPr>
          <w:lang w:val="en-US"/>
        </w:rPr>
        <w:t xml:space="preserve"> name="</w:t>
      </w:r>
      <w:proofErr w:type="spellStart"/>
      <w:r>
        <w:rPr>
          <w:lang w:val="en-US"/>
        </w:rPr>
        <w:t>person_id</w:t>
      </w:r>
      <w:proofErr w:type="spellEnd"/>
      <w:r>
        <w:rPr>
          <w:lang w:val="en-US"/>
        </w:rPr>
        <w:t>" type="</w:t>
      </w:r>
      <w:proofErr w:type="spellStart"/>
      <w:r>
        <w:rPr>
          <w:lang w:val="en-US"/>
        </w:rPr>
        <w:t>xs:string</w:t>
      </w:r>
      <w:proofErr w:type="spellEnd"/>
      <w:r>
        <w:rPr>
          <w:lang w:val="en-US"/>
        </w:rPr>
        <w:t>" use="required"/&gt;</w:t>
      </w:r>
    </w:p>
    <w:p w14:paraId="3BF0DACF" w14:textId="77777777" w:rsidR="00FC6D50" w:rsidRDefault="00000000">
      <w:pPr>
        <w:ind w:left="1418"/>
        <w:rPr>
          <w:lang w:val="en-US"/>
        </w:rPr>
      </w:pPr>
      <w:r>
        <w:rPr>
          <w:lang w:val="en-US"/>
        </w:rPr>
        <w:t xml:space="preserve">      &lt;</w:t>
      </w:r>
      <w:proofErr w:type="spellStart"/>
      <w:r>
        <w:rPr>
          <w:lang w:val="en-US"/>
        </w:rPr>
        <w:t>xs:attribute</w:t>
      </w:r>
      <w:proofErr w:type="spellEnd"/>
      <w:r>
        <w:rPr>
          <w:lang w:val="en-US"/>
        </w:rPr>
        <w:t xml:space="preserve"> name="</w:t>
      </w:r>
      <w:proofErr w:type="spellStart"/>
      <w:r>
        <w:rPr>
          <w:lang w:val="en-US"/>
        </w:rPr>
        <w:t>trip_id</w:t>
      </w:r>
      <w:proofErr w:type="spellEnd"/>
      <w:r>
        <w:rPr>
          <w:lang w:val="en-US"/>
        </w:rPr>
        <w:t>" type="</w:t>
      </w:r>
      <w:proofErr w:type="spellStart"/>
      <w:r>
        <w:rPr>
          <w:lang w:val="en-US"/>
        </w:rPr>
        <w:t>xs:string</w:t>
      </w:r>
      <w:proofErr w:type="spellEnd"/>
      <w:r>
        <w:rPr>
          <w:lang w:val="en-US"/>
        </w:rPr>
        <w:t>" use="required"/&gt;</w:t>
      </w:r>
    </w:p>
    <w:p w14:paraId="22071DDA" w14:textId="77777777" w:rsidR="00FC6D50" w:rsidRDefault="00000000">
      <w:pPr>
        <w:ind w:left="1418"/>
        <w:rPr>
          <w:lang w:val="en-US"/>
        </w:rPr>
      </w:pPr>
      <w:r>
        <w:rPr>
          <w:lang w:val="en-US"/>
        </w:rPr>
        <w:t xml:space="preserve">    &lt;/</w:t>
      </w:r>
      <w:proofErr w:type="spellStart"/>
      <w:r>
        <w:rPr>
          <w:lang w:val="en-US"/>
        </w:rPr>
        <w:t>xs:complexType</w:t>
      </w:r>
      <w:proofErr w:type="spellEnd"/>
      <w:r>
        <w:rPr>
          <w:lang w:val="en-US"/>
        </w:rPr>
        <w:t>&gt;</w:t>
      </w:r>
    </w:p>
    <w:p w14:paraId="06110832" w14:textId="77777777" w:rsidR="00FC6D50" w:rsidRDefault="00000000">
      <w:pPr>
        <w:ind w:left="1418"/>
        <w:rPr>
          <w:lang w:val="en-US"/>
        </w:rPr>
      </w:pPr>
      <w:r>
        <w:rPr>
          <w:lang w:val="en-US"/>
        </w:rPr>
        <w:t xml:space="preserve">  &lt;/</w:t>
      </w:r>
      <w:proofErr w:type="spellStart"/>
      <w:r>
        <w:rPr>
          <w:lang w:val="en-US"/>
        </w:rPr>
        <w:t>xs:element</w:t>
      </w:r>
      <w:proofErr w:type="spellEnd"/>
      <w:r>
        <w:rPr>
          <w:lang w:val="en-US"/>
        </w:rPr>
        <w:t>&gt;</w:t>
      </w:r>
    </w:p>
    <w:p w14:paraId="56740B07" w14:textId="77777777" w:rsidR="00FC6D50" w:rsidRDefault="00FC6D50">
      <w:pPr>
        <w:ind w:left="1418"/>
        <w:rPr>
          <w:lang w:val="en-US"/>
        </w:rPr>
      </w:pPr>
    </w:p>
    <w:p w14:paraId="3CD7F378" w14:textId="77777777" w:rsidR="00FC6D50" w:rsidRDefault="00000000">
      <w:pPr>
        <w:ind w:left="1418"/>
        <w:rPr>
          <w:lang w:val="en-US"/>
        </w:rPr>
      </w:pPr>
      <w:r>
        <w:rPr>
          <w:lang w:val="en-US"/>
        </w:rPr>
        <w:t>&lt;/</w:t>
      </w:r>
      <w:proofErr w:type="spellStart"/>
      <w:r>
        <w:rPr>
          <w:lang w:val="en-US"/>
        </w:rPr>
        <w:t>xs:schema</w:t>
      </w:r>
      <w:proofErr w:type="spellEnd"/>
      <w:r>
        <w:rPr>
          <w:lang w:val="en-US"/>
        </w:rPr>
        <w:t>&gt;</w:t>
      </w:r>
    </w:p>
    <w:p w14:paraId="43A419F6" w14:textId="77777777" w:rsidR="00FC6D50" w:rsidRDefault="00FC6D50">
      <w:pPr>
        <w:ind w:left="360"/>
        <w:rPr>
          <w:lang w:val="en-US"/>
        </w:rPr>
      </w:pPr>
    </w:p>
    <w:p w14:paraId="0984C444" w14:textId="77777777" w:rsidR="00FC6D50" w:rsidRDefault="00000000">
      <w:pPr>
        <w:ind w:left="360"/>
        <w:jc w:val="both"/>
        <w:rPr>
          <w:lang w:val="en-US"/>
        </w:rPr>
      </w:pPr>
      <w:r>
        <w:rPr>
          <w:lang w:val="en-US"/>
        </w:rPr>
        <w:t xml:space="preserve">Notes: </w:t>
      </w:r>
      <w:r>
        <w:rPr>
          <w:lang w:val="en-US"/>
        </w:rPr>
        <w:br/>
        <w:t xml:space="preserve">In this scenario, the Route Choice function receives the XML data from EGTRAIN as input to determine the route choice of the passenger. The route choice function would then extract the </w:t>
      </w:r>
      <w:proofErr w:type="spellStart"/>
      <w:r>
        <w:rPr>
          <w:lang w:val="en-US"/>
        </w:rPr>
        <w:t>person_id</w:t>
      </w:r>
      <w:proofErr w:type="spellEnd"/>
      <w:r>
        <w:rPr>
          <w:lang w:val="en-US"/>
        </w:rPr>
        <w:t xml:space="preserve"> and the </w:t>
      </w:r>
      <w:proofErr w:type="spellStart"/>
      <w:r>
        <w:rPr>
          <w:lang w:val="en-US"/>
        </w:rPr>
        <w:t>trip_id</w:t>
      </w:r>
      <w:proofErr w:type="spellEnd"/>
      <w:r>
        <w:rPr>
          <w:lang w:val="en-US"/>
        </w:rPr>
        <w:t xml:space="preserve"> attributes to identify the passenger and their trip, and use the sub-elements as inputs for the route choice function of a specific trip made by the passenger to determine the passengers route choice. The sub-elements, origin, destination, and </w:t>
      </w:r>
      <w:proofErr w:type="spellStart"/>
      <w:r>
        <w:rPr>
          <w:lang w:val="en-US"/>
        </w:rPr>
        <w:t>departure_time</w:t>
      </w:r>
      <w:proofErr w:type="spellEnd"/>
      <w:r>
        <w:rPr>
          <w:lang w:val="en-US"/>
        </w:rPr>
        <w:t>, are found in the passenger database of the passenger module in EGTRAIN. The route choice function then gets the total travel time by train (</w:t>
      </w:r>
      <w:proofErr w:type="spellStart"/>
      <w:r>
        <w:rPr>
          <w:lang w:val="en-US"/>
        </w:rPr>
        <w:t>TT_train</w:t>
      </w:r>
      <w:proofErr w:type="spellEnd"/>
      <w:r>
        <w:rPr>
          <w:lang w:val="en-US"/>
        </w:rPr>
        <w:t>) based on the planned timetable or the currently implemented RTTP</w:t>
      </w:r>
      <w:ins w:id="0" w:author="Unknown Author" w:date="2023-05-10T09:26:00Z">
        <w:r>
          <w:rPr>
            <w:lang w:val="en-US"/>
          </w:rPr>
          <w:t>, which it receives as a GTFS timetable</w:t>
        </w:r>
      </w:ins>
      <w:r>
        <w:rPr>
          <w:lang w:val="en-US"/>
        </w:rPr>
        <w:t xml:space="preserve">.  </w:t>
      </w:r>
    </w:p>
    <w:p w14:paraId="456A2CA2" w14:textId="77777777" w:rsidR="00FC6D50" w:rsidRDefault="00FC6D50">
      <w:pPr>
        <w:ind w:left="360"/>
        <w:rPr>
          <w:lang w:val="en-US"/>
        </w:rPr>
      </w:pPr>
    </w:p>
    <w:p w14:paraId="153F2B14" w14:textId="77777777" w:rsidR="00FC6D50" w:rsidRDefault="00FC6D50">
      <w:pPr>
        <w:rPr>
          <w:lang w:val="en-US"/>
        </w:rPr>
      </w:pPr>
    </w:p>
    <w:p w14:paraId="33646B25" w14:textId="77777777" w:rsidR="00FC6D50" w:rsidRDefault="00FC6D50">
      <w:pPr>
        <w:rPr>
          <w:lang w:val="en-US"/>
        </w:rPr>
      </w:pPr>
    </w:p>
    <w:p w14:paraId="2E6F2BDB" w14:textId="77777777" w:rsidR="00FC6D50" w:rsidRDefault="00FC6D50">
      <w:pPr>
        <w:rPr>
          <w:lang w:val="en-US"/>
        </w:rPr>
      </w:pPr>
    </w:p>
    <w:p w14:paraId="79F239FC" w14:textId="77777777" w:rsidR="00FC6D50" w:rsidRDefault="00FC6D50">
      <w:pPr>
        <w:rPr>
          <w:lang w:val="en-US"/>
        </w:rPr>
      </w:pPr>
    </w:p>
    <w:p w14:paraId="5CA7790C" w14:textId="77777777" w:rsidR="00FC6D50" w:rsidRDefault="00000000">
      <w:pPr>
        <w:pStyle w:val="ListParagraph"/>
        <w:numPr>
          <w:ilvl w:val="0"/>
          <w:numId w:val="1"/>
        </w:numPr>
        <w:rPr>
          <w:lang w:val="en-US"/>
        </w:rPr>
      </w:pPr>
      <w:r>
        <w:rPr>
          <w:lang w:val="en-US"/>
        </w:rPr>
        <w:t>Message from Route choice to EGTRAIN</w:t>
      </w:r>
    </w:p>
    <w:p w14:paraId="1FDBAEFB" w14:textId="77777777" w:rsidR="00FC6D50" w:rsidRDefault="00000000">
      <w:pPr>
        <w:ind w:firstLine="709"/>
        <w:rPr>
          <w:lang w:val="en-US"/>
        </w:rPr>
      </w:pPr>
      <w:r>
        <w:rPr>
          <w:lang w:val="en-US"/>
        </w:rPr>
        <w:t xml:space="preserve">XML Format: </w:t>
      </w:r>
    </w:p>
    <w:p w14:paraId="49D4A30F" w14:textId="77777777" w:rsidR="00FC6D50" w:rsidRDefault="00FC6D50">
      <w:pPr>
        <w:ind w:firstLine="709"/>
        <w:rPr>
          <w:lang w:val="en-US"/>
        </w:rPr>
      </w:pPr>
    </w:p>
    <w:p w14:paraId="7D80420C" w14:textId="77777777" w:rsidR="00FC6D50" w:rsidRDefault="00000000">
      <w:pPr>
        <w:ind w:firstLine="709"/>
        <w:rPr>
          <w:lang w:val="en-US"/>
        </w:rPr>
      </w:pPr>
      <w:r>
        <w:rPr>
          <w:lang w:val="en-US"/>
        </w:rPr>
        <w:t>&lt;person&gt;</w:t>
      </w:r>
    </w:p>
    <w:p w14:paraId="3C72D121" w14:textId="77777777" w:rsidR="00FC6D50" w:rsidRDefault="00000000">
      <w:pPr>
        <w:ind w:left="709" w:firstLine="709"/>
        <w:rPr>
          <w:lang w:val="en-US"/>
        </w:rPr>
      </w:pPr>
      <w:r>
        <w:rPr>
          <w:lang w:val="en-US"/>
        </w:rPr>
        <w:t xml:space="preserve">  &lt;</w:t>
      </w:r>
      <w:proofErr w:type="spellStart"/>
      <w:r>
        <w:rPr>
          <w:lang w:val="en-US"/>
        </w:rPr>
        <w:t>person_id</w:t>
      </w:r>
      <w:proofErr w:type="spellEnd"/>
      <w:r>
        <w:rPr>
          <w:lang w:val="en-US"/>
        </w:rPr>
        <w:t>&gt;0&lt;/</w:t>
      </w:r>
      <w:proofErr w:type="spellStart"/>
      <w:r>
        <w:rPr>
          <w:lang w:val="en-US"/>
        </w:rPr>
        <w:t>person_id</w:t>
      </w:r>
      <w:proofErr w:type="spellEnd"/>
      <w:r>
        <w:rPr>
          <w:lang w:val="en-US"/>
        </w:rPr>
        <w:t>&gt;</w:t>
      </w:r>
    </w:p>
    <w:p w14:paraId="1BCDA1C0" w14:textId="77777777" w:rsidR="00FC6D50" w:rsidRDefault="00000000">
      <w:pPr>
        <w:ind w:left="709" w:firstLine="709"/>
        <w:rPr>
          <w:lang w:val="en-US"/>
        </w:rPr>
      </w:pPr>
      <w:r>
        <w:rPr>
          <w:lang w:val="en-US"/>
        </w:rPr>
        <w:t xml:space="preserve">  &lt;</w:t>
      </w:r>
      <w:proofErr w:type="spellStart"/>
      <w:r>
        <w:rPr>
          <w:lang w:val="en-US"/>
        </w:rPr>
        <w:t>trip_id</w:t>
      </w:r>
      <w:proofErr w:type="spellEnd"/>
      <w:r>
        <w:rPr>
          <w:lang w:val="en-US"/>
        </w:rPr>
        <w:t>&gt;1&lt;/</w:t>
      </w:r>
      <w:proofErr w:type="spellStart"/>
      <w:r>
        <w:rPr>
          <w:lang w:val="en-US"/>
        </w:rPr>
        <w:t>trip_id</w:t>
      </w:r>
      <w:proofErr w:type="spellEnd"/>
      <w:r>
        <w:rPr>
          <w:lang w:val="en-US"/>
        </w:rPr>
        <w:t>&gt;</w:t>
      </w:r>
    </w:p>
    <w:p w14:paraId="3AC31685" w14:textId="77777777" w:rsidR="00FC6D50" w:rsidRDefault="00000000">
      <w:pPr>
        <w:ind w:left="709" w:firstLine="709"/>
        <w:rPr>
          <w:lang w:val="en-US"/>
        </w:rPr>
      </w:pPr>
      <w:r>
        <w:rPr>
          <w:lang w:val="en-US"/>
        </w:rPr>
        <w:t xml:space="preserve">  &lt;</w:t>
      </w:r>
      <w:proofErr w:type="spellStart"/>
      <w:r>
        <w:rPr>
          <w:lang w:val="en-US"/>
        </w:rPr>
        <w:t>transfer_count</w:t>
      </w:r>
      <w:proofErr w:type="spellEnd"/>
      <w:r>
        <w:rPr>
          <w:lang w:val="en-US"/>
        </w:rPr>
        <w:t>&gt;2&lt;/</w:t>
      </w:r>
      <w:proofErr w:type="spellStart"/>
      <w:r>
        <w:rPr>
          <w:lang w:val="en-US"/>
        </w:rPr>
        <w:t>transfer_count</w:t>
      </w:r>
      <w:proofErr w:type="spellEnd"/>
      <w:r>
        <w:rPr>
          <w:lang w:val="en-US"/>
        </w:rPr>
        <w:t>&gt;</w:t>
      </w:r>
    </w:p>
    <w:p w14:paraId="6943C900" w14:textId="77777777" w:rsidR="00FC6D50" w:rsidRDefault="00000000">
      <w:pPr>
        <w:ind w:left="709" w:firstLine="709"/>
        <w:rPr>
          <w:lang w:val="en-US"/>
        </w:rPr>
      </w:pPr>
      <w:r>
        <w:rPr>
          <w:lang w:val="en-US"/>
        </w:rPr>
        <w:t xml:space="preserve">  &lt;leg&gt;</w:t>
      </w:r>
    </w:p>
    <w:p w14:paraId="6882F949" w14:textId="77777777" w:rsidR="00FC6D50" w:rsidRDefault="00000000">
      <w:pPr>
        <w:ind w:left="1418" w:firstLine="709"/>
        <w:rPr>
          <w:lang w:val="en-US"/>
        </w:rPr>
      </w:pPr>
      <w:r>
        <w:rPr>
          <w:lang w:val="en-US"/>
        </w:rPr>
        <w:t xml:space="preserve">    &lt;</w:t>
      </w:r>
      <w:proofErr w:type="spellStart"/>
      <w:r>
        <w:rPr>
          <w:lang w:val="en-US"/>
        </w:rPr>
        <w:t>leg_index</w:t>
      </w:r>
      <w:proofErr w:type="spellEnd"/>
      <w:r>
        <w:rPr>
          <w:lang w:val="en-US"/>
        </w:rPr>
        <w:t>&gt;1&lt;/</w:t>
      </w:r>
      <w:proofErr w:type="spellStart"/>
      <w:r>
        <w:rPr>
          <w:lang w:val="en-US"/>
        </w:rPr>
        <w:t>leg_index</w:t>
      </w:r>
      <w:proofErr w:type="spellEnd"/>
      <w:r>
        <w:rPr>
          <w:lang w:val="en-US"/>
        </w:rPr>
        <w:t>&gt;</w:t>
      </w:r>
    </w:p>
    <w:p w14:paraId="03A26221" w14:textId="77777777" w:rsidR="00FC6D50" w:rsidRDefault="00000000">
      <w:pPr>
        <w:ind w:left="1418" w:firstLine="709"/>
        <w:rPr>
          <w:lang w:val="en-US"/>
        </w:rPr>
      </w:pPr>
      <w:r>
        <w:rPr>
          <w:lang w:val="en-US"/>
        </w:rPr>
        <w:t xml:space="preserve">    &lt;</w:t>
      </w:r>
      <w:proofErr w:type="spellStart"/>
      <w:r>
        <w:rPr>
          <w:lang w:val="en-US"/>
        </w:rPr>
        <w:t>leg_boarding_station</w:t>
      </w:r>
      <w:proofErr w:type="spellEnd"/>
      <w:r>
        <w:rPr>
          <w:lang w:val="en-US"/>
        </w:rPr>
        <w:t>&gt;Station A&lt;/</w:t>
      </w:r>
      <w:proofErr w:type="spellStart"/>
      <w:r>
        <w:rPr>
          <w:lang w:val="en-US"/>
        </w:rPr>
        <w:t>leg_boarding_station</w:t>
      </w:r>
      <w:proofErr w:type="spellEnd"/>
      <w:r>
        <w:rPr>
          <w:lang w:val="en-US"/>
        </w:rPr>
        <w:t>&gt;</w:t>
      </w:r>
    </w:p>
    <w:p w14:paraId="079B4217" w14:textId="77777777" w:rsidR="00FC6D50" w:rsidRDefault="00000000">
      <w:pPr>
        <w:ind w:left="1418" w:firstLine="709"/>
        <w:rPr>
          <w:lang w:val="en-US"/>
        </w:rPr>
      </w:pPr>
      <w:r>
        <w:rPr>
          <w:lang w:val="en-US"/>
        </w:rPr>
        <w:t xml:space="preserve">    &lt;</w:t>
      </w:r>
      <w:proofErr w:type="spellStart"/>
      <w:r>
        <w:rPr>
          <w:lang w:val="en-US"/>
        </w:rPr>
        <w:t>leg_alighting_station</w:t>
      </w:r>
      <w:proofErr w:type="spellEnd"/>
      <w:r>
        <w:rPr>
          <w:lang w:val="en-US"/>
        </w:rPr>
        <w:t>&gt;Station B&lt;/</w:t>
      </w:r>
      <w:proofErr w:type="spellStart"/>
      <w:r>
        <w:rPr>
          <w:lang w:val="en-US"/>
        </w:rPr>
        <w:t>leg_alighting_station</w:t>
      </w:r>
      <w:proofErr w:type="spellEnd"/>
      <w:r>
        <w:rPr>
          <w:lang w:val="en-US"/>
        </w:rPr>
        <w:t>&gt;</w:t>
      </w:r>
    </w:p>
    <w:p w14:paraId="6A432560" w14:textId="77777777" w:rsidR="00FC6D50" w:rsidRDefault="00000000">
      <w:pPr>
        <w:ind w:left="1418" w:firstLine="709"/>
        <w:rPr>
          <w:lang w:val="en-US"/>
        </w:rPr>
      </w:pPr>
      <w:r>
        <w:rPr>
          <w:lang w:val="en-US"/>
        </w:rPr>
        <w:t xml:space="preserve">    &lt;</w:t>
      </w:r>
      <w:proofErr w:type="spellStart"/>
      <w:r>
        <w:rPr>
          <w:lang w:val="en-US"/>
        </w:rPr>
        <w:t>leg_railservice_line</w:t>
      </w:r>
      <w:proofErr w:type="spellEnd"/>
      <w:r>
        <w:rPr>
          <w:lang w:val="en-US"/>
        </w:rPr>
        <w:t>&gt;Red Line&lt;/</w:t>
      </w:r>
      <w:proofErr w:type="spellStart"/>
      <w:r>
        <w:rPr>
          <w:lang w:val="en-US"/>
        </w:rPr>
        <w:t>leg_railservice_line</w:t>
      </w:r>
      <w:proofErr w:type="spellEnd"/>
      <w:r>
        <w:rPr>
          <w:lang w:val="en-US"/>
        </w:rPr>
        <w:t>&gt;</w:t>
      </w:r>
    </w:p>
    <w:p w14:paraId="2CFDB67B" w14:textId="77777777" w:rsidR="00FC6D50" w:rsidRDefault="00000000">
      <w:pPr>
        <w:ind w:left="709" w:firstLine="709"/>
        <w:rPr>
          <w:lang w:val="en-US"/>
        </w:rPr>
      </w:pPr>
      <w:r>
        <w:rPr>
          <w:lang w:val="en-US"/>
        </w:rPr>
        <w:t xml:space="preserve">  &lt;/leg&gt;</w:t>
      </w:r>
    </w:p>
    <w:p w14:paraId="1C4E6806" w14:textId="77777777" w:rsidR="00FC6D50" w:rsidRDefault="00000000">
      <w:pPr>
        <w:ind w:left="709" w:firstLine="709"/>
        <w:rPr>
          <w:lang w:val="en-US"/>
        </w:rPr>
      </w:pPr>
      <w:r>
        <w:rPr>
          <w:lang w:val="en-US"/>
        </w:rPr>
        <w:t xml:space="preserve">  &lt;leg&gt;</w:t>
      </w:r>
    </w:p>
    <w:p w14:paraId="06F971C5" w14:textId="77777777" w:rsidR="00FC6D50" w:rsidRDefault="00000000">
      <w:pPr>
        <w:ind w:left="1418" w:firstLine="709"/>
        <w:rPr>
          <w:lang w:val="en-US"/>
        </w:rPr>
      </w:pPr>
      <w:r>
        <w:rPr>
          <w:lang w:val="en-US"/>
        </w:rPr>
        <w:t xml:space="preserve">    &lt;</w:t>
      </w:r>
      <w:proofErr w:type="spellStart"/>
      <w:r>
        <w:rPr>
          <w:lang w:val="en-US"/>
        </w:rPr>
        <w:t>leg_index</w:t>
      </w:r>
      <w:proofErr w:type="spellEnd"/>
      <w:r>
        <w:rPr>
          <w:lang w:val="en-US"/>
        </w:rPr>
        <w:t>&gt;2&lt;/</w:t>
      </w:r>
      <w:proofErr w:type="spellStart"/>
      <w:r>
        <w:rPr>
          <w:lang w:val="en-US"/>
        </w:rPr>
        <w:t>leg_index</w:t>
      </w:r>
      <w:proofErr w:type="spellEnd"/>
      <w:r>
        <w:rPr>
          <w:lang w:val="en-US"/>
        </w:rPr>
        <w:t>&gt;</w:t>
      </w:r>
    </w:p>
    <w:p w14:paraId="2A8E3FE6" w14:textId="77777777" w:rsidR="00FC6D50" w:rsidRDefault="00000000">
      <w:pPr>
        <w:ind w:left="1418" w:firstLine="709"/>
        <w:rPr>
          <w:lang w:val="en-US"/>
        </w:rPr>
      </w:pPr>
      <w:r>
        <w:rPr>
          <w:lang w:val="en-US"/>
        </w:rPr>
        <w:t xml:space="preserve">    &lt;</w:t>
      </w:r>
      <w:proofErr w:type="spellStart"/>
      <w:r>
        <w:rPr>
          <w:lang w:val="en-US"/>
        </w:rPr>
        <w:t>leg_boarding_station</w:t>
      </w:r>
      <w:proofErr w:type="spellEnd"/>
      <w:r>
        <w:rPr>
          <w:lang w:val="en-US"/>
        </w:rPr>
        <w:t>&gt;Station B&lt;/</w:t>
      </w:r>
      <w:proofErr w:type="spellStart"/>
      <w:r>
        <w:rPr>
          <w:lang w:val="en-US"/>
        </w:rPr>
        <w:t>leg_boarding_station</w:t>
      </w:r>
      <w:proofErr w:type="spellEnd"/>
      <w:r>
        <w:rPr>
          <w:lang w:val="en-US"/>
        </w:rPr>
        <w:t>&gt;</w:t>
      </w:r>
    </w:p>
    <w:p w14:paraId="2E363046" w14:textId="77777777" w:rsidR="00FC6D50" w:rsidRDefault="00000000">
      <w:pPr>
        <w:ind w:left="1418" w:firstLine="709"/>
        <w:rPr>
          <w:lang w:val="en-US"/>
        </w:rPr>
      </w:pPr>
      <w:r>
        <w:rPr>
          <w:lang w:val="en-US"/>
        </w:rPr>
        <w:t xml:space="preserve">    &lt;</w:t>
      </w:r>
      <w:proofErr w:type="spellStart"/>
      <w:r>
        <w:rPr>
          <w:lang w:val="en-US"/>
        </w:rPr>
        <w:t>leg_alighting_station</w:t>
      </w:r>
      <w:proofErr w:type="spellEnd"/>
      <w:r>
        <w:rPr>
          <w:lang w:val="en-US"/>
        </w:rPr>
        <w:t>&gt;Station C&lt;/</w:t>
      </w:r>
      <w:proofErr w:type="spellStart"/>
      <w:r>
        <w:rPr>
          <w:lang w:val="en-US"/>
        </w:rPr>
        <w:t>leg_alighting_station</w:t>
      </w:r>
      <w:proofErr w:type="spellEnd"/>
      <w:r>
        <w:rPr>
          <w:lang w:val="en-US"/>
        </w:rPr>
        <w:t>&gt;</w:t>
      </w:r>
    </w:p>
    <w:p w14:paraId="6FE6BF79" w14:textId="77777777" w:rsidR="00FC6D50" w:rsidRDefault="00000000">
      <w:pPr>
        <w:ind w:left="1418" w:firstLine="709"/>
        <w:rPr>
          <w:lang w:val="en-US"/>
        </w:rPr>
      </w:pPr>
      <w:r>
        <w:rPr>
          <w:lang w:val="en-US"/>
        </w:rPr>
        <w:t xml:space="preserve">    &lt;</w:t>
      </w:r>
      <w:proofErr w:type="spellStart"/>
      <w:r>
        <w:rPr>
          <w:lang w:val="en-US"/>
        </w:rPr>
        <w:t>leg_railservice_line</w:t>
      </w:r>
      <w:proofErr w:type="spellEnd"/>
      <w:r>
        <w:rPr>
          <w:lang w:val="en-US"/>
        </w:rPr>
        <w:t>&gt;Green Line&lt;/</w:t>
      </w:r>
      <w:proofErr w:type="spellStart"/>
      <w:r>
        <w:rPr>
          <w:lang w:val="en-US"/>
        </w:rPr>
        <w:t>leg_railservice_line</w:t>
      </w:r>
      <w:proofErr w:type="spellEnd"/>
      <w:r>
        <w:rPr>
          <w:lang w:val="en-US"/>
        </w:rPr>
        <w:t>&gt;</w:t>
      </w:r>
    </w:p>
    <w:p w14:paraId="024C8131" w14:textId="77777777" w:rsidR="00FC6D50" w:rsidRDefault="00000000">
      <w:pPr>
        <w:ind w:left="709" w:firstLine="709"/>
        <w:rPr>
          <w:lang w:val="en-US"/>
        </w:rPr>
      </w:pPr>
      <w:r>
        <w:rPr>
          <w:lang w:val="en-US"/>
        </w:rPr>
        <w:t xml:space="preserve">  &lt;/leg&gt;</w:t>
      </w:r>
    </w:p>
    <w:p w14:paraId="4C04EE92" w14:textId="77777777" w:rsidR="00FC6D50" w:rsidRDefault="00000000">
      <w:pPr>
        <w:ind w:firstLine="709"/>
        <w:rPr>
          <w:lang w:val="en-US"/>
        </w:rPr>
      </w:pPr>
      <w:r>
        <w:rPr>
          <w:lang w:val="en-US"/>
        </w:rPr>
        <w:t>&lt;/person&gt;</w:t>
      </w:r>
    </w:p>
    <w:p w14:paraId="7441329A" w14:textId="77777777" w:rsidR="00FC6D50" w:rsidRDefault="00FC6D50">
      <w:pPr>
        <w:ind w:firstLine="709"/>
        <w:rPr>
          <w:lang w:val="en-US"/>
        </w:rPr>
      </w:pPr>
    </w:p>
    <w:p w14:paraId="043F2D71" w14:textId="77777777" w:rsidR="00FC6D50" w:rsidRDefault="00000000">
      <w:pPr>
        <w:ind w:firstLine="709"/>
        <w:rPr>
          <w:lang w:val="nl-NL"/>
        </w:rPr>
      </w:pPr>
      <w:r>
        <w:rPr>
          <w:lang w:val="nl-NL"/>
        </w:rPr>
        <w:t>XML schema (XSD):</w:t>
      </w:r>
    </w:p>
    <w:p w14:paraId="06BF0652" w14:textId="77777777" w:rsidR="00FC6D50" w:rsidRDefault="00FC6D50">
      <w:pPr>
        <w:ind w:firstLine="709"/>
        <w:rPr>
          <w:lang w:val="nl-NL"/>
        </w:rPr>
      </w:pPr>
    </w:p>
    <w:p w14:paraId="69622917" w14:textId="77777777" w:rsidR="00FC6D50" w:rsidRDefault="00000000">
      <w:pPr>
        <w:ind w:left="709" w:firstLine="709"/>
        <w:rPr>
          <w:lang w:val="nl-NL"/>
        </w:rPr>
      </w:pPr>
      <w:r>
        <w:rPr>
          <w:lang w:val="nl-NL"/>
        </w:rPr>
        <w:t>&lt;</w:t>
      </w:r>
      <w:proofErr w:type="spellStart"/>
      <w:r>
        <w:rPr>
          <w:lang w:val="nl-NL"/>
        </w:rPr>
        <w:t>xs:schema</w:t>
      </w:r>
      <w:proofErr w:type="spellEnd"/>
      <w:r>
        <w:rPr>
          <w:lang w:val="nl-NL"/>
        </w:rPr>
        <w:t xml:space="preserve"> </w:t>
      </w:r>
      <w:proofErr w:type="spellStart"/>
      <w:r>
        <w:rPr>
          <w:lang w:val="nl-NL"/>
        </w:rPr>
        <w:t>xmlns:xs</w:t>
      </w:r>
      <w:proofErr w:type="spellEnd"/>
      <w:r>
        <w:rPr>
          <w:lang w:val="nl-NL"/>
        </w:rPr>
        <w:t>="http://www.w3.org/2001/XMLSchema"&gt;</w:t>
      </w:r>
    </w:p>
    <w:p w14:paraId="75CF451F" w14:textId="77777777" w:rsidR="00FC6D50" w:rsidRDefault="00FC6D50">
      <w:pPr>
        <w:ind w:left="709" w:firstLine="709"/>
        <w:rPr>
          <w:lang w:val="nl-NL"/>
        </w:rPr>
      </w:pPr>
    </w:p>
    <w:p w14:paraId="2B9BBA70"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name="person"&gt;</w:t>
      </w:r>
    </w:p>
    <w:p w14:paraId="104C1E0D" w14:textId="77777777" w:rsidR="00FC6D50" w:rsidRDefault="00000000">
      <w:pPr>
        <w:ind w:left="709" w:firstLine="709"/>
        <w:rPr>
          <w:lang w:val="nl-NL"/>
        </w:rPr>
      </w:pPr>
      <w:r>
        <w:rPr>
          <w:lang w:val="nl-NL"/>
        </w:rPr>
        <w:t xml:space="preserve">    &lt;</w:t>
      </w:r>
      <w:proofErr w:type="spellStart"/>
      <w:r>
        <w:rPr>
          <w:lang w:val="nl-NL"/>
        </w:rPr>
        <w:t>xs:complexType</w:t>
      </w:r>
      <w:proofErr w:type="spellEnd"/>
      <w:r>
        <w:rPr>
          <w:lang w:val="nl-NL"/>
        </w:rPr>
        <w:t>&gt;</w:t>
      </w:r>
    </w:p>
    <w:p w14:paraId="53299783" w14:textId="77777777" w:rsidR="00FC6D50" w:rsidRDefault="00000000">
      <w:pPr>
        <w:ind w:left="709" w:firstLine="709"/>
        <w:rPr>
          <w:lang w:val="nl-NL"/>
        </w:rPr>
      </w:pPr>
      <w:r>
        <w:rPr>
          <w:lang w:val="nl-NL"/>
        </w:rPr>
        <w:t xml:space="preserve">      &lt;</w:t>
      </w:r>
      <w:proofErr w:type="spellStart"/>
      <w:r>
        <w:rPr>
          <w:lang w:val="nl-NL"/>
        </w:rPr>
        <w:t>xs:sequence</w:t>
      </w:r>
      <w:proofErr w:type="spellEnd"/>
      <w:r>
        <w:rPr>
          <w:lang w:val="nl-NL"/>
        </w:rPr>
        <w:t>&gt;</w:t>
      </w:r>
    </w:p>
    <w:p w14:paraId="7DA65EAB"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w:t>
      </w:r>
      <w:proofErr w:type="spellStart"/>
      <w:r>
        <w:rPr>
          <w:lang w:val="nl-NL"/>
        </w:rPr>
        <w:t>person_id</w:t>
      </w:r>
      <w:proofErr w:type="spellEnd"/>
      <w:r>
        <w:rPr>
          <w:lang w:val="nl-NL"/>
        </w:rPr>
        <w:t>" type="</w:t>
      </w:r>
      <w:proofErr w:type="spellStart"/>
      <w:r>
        <w:rPr>
          <w:lang w:val="nl-NL"/>
        </w:rPr>
        <w:t>xs:integer</w:t>
      </w:r>
      <w:proofErr w:type="spellEnd"/>
      <w:r>
        <w:rPr>
          <w:lang w:val="nl-NL"/>
        </w:rPr>
        <w:t>"/&gt;</w:t>
      </w:r>
    </w:p>
    <w:p w14:paraId="728ABD67"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w:t>
      </w:r>
      <w:proofErr w:type="spellStart"/>
      <w:r>
        <w:rPr>
          <w:lang w:val="nl-NL"/>
        </w:rPr>
        <w:t>trip_id</w:t>
      </w:r>
      <w:proofErr w:type="spellEnd"/>
      <w:r>
        <w:rPr>
          <w:lang w:val="nl-NL"/>
        </w:rPr>
        <w:t>" type="</w:t>
      </w:r>
      <w:proofErr w:type="spellStart"/>
      <w:r>
        <w:rPr>
          <w:lang w:val="nl-NL"/>
        </w:rPr>
        <w:t>xs:integer</w:t>
      </w:r>
      <w:proofErr w:type="spellEnd"/>
      <w:r>
        <w:rPr>
          <w:lang w:val="nl-NL"/>
        </w:rPr>
        <w:t>"/&gt;</w:t>
      </w:r>
    </w:p>
    <w:p w14:paraId="4F911F37"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w:t>
      </w:r>
      <w:proofErr w:type="spellStart"/>
      <w:r>
        <w:rPr>
          <w:lang w:val="nl-NL"/>
        </w:rPr>
        <w:t>transfer_count</w:t>
      </w:r>
      <w:proofErr w:type="spellEnd"/>
      <w:r>
        <w:rPr>
          <w:lang w:val="nl-NL"/>
        </w:rPr>
        <w:t>" type="</w:t>
      </w:r>
      <w:proofErr w:type="spellStart"/>
      <w:r>
        <w:rPr>
          <w:lang w:val="nl-NL"/>
        </w:rPr>
        <w:t>xs:integer</w:t>
      </w:r>
      <w:proofErr w:type="spellEnd"/>
      <w:r>
        <w:rPr>
          <w:lang w:val="nl-NL"/>
        </w:rPr>
        <w:t>"/&gt;</w:t>
      </w:r>
    </w:p>
    <w:p w14:paraId="0D675222"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name="leg" </w:t>
      </w:r>
      <w:proofErr w:type="spellStart"/>
      <w:r>
        <w:rPr>
          <w:lang w:val="nl-NL"/>
        </w:rPr>
        <w:t>maxOccurs</w:t>
      </w:r>
      <w:proofErr w:type="spellEnd"/>
      <w:r>
        <w:rPr>
          <w:lang w:val="nl-NL"/>
        </w:rPr>
        <w:t>="</w:t>
      </w:r>
      <w:proofErr w:type="spellStart"/>
      <w:r>
        <w:rPr>
          <w:lang w:val="nl-NL"/>
        </w:rPr>
        <w:t>unbounded</w:t>
      </w:r>
      <w:proofErr w:type="spellEnd"/>
      <w:r>
        <w:rPr>
          <w:lang w:val="nl-NL"/>
        </w:rPr>
        <w:t>"&gt;</w:t>
      </w:r>
    </w:p>
    <w:p w14:paraId="4FC68AF6" w14:textId="77777777" w:rsidR="00FC6D50" w:rsidRDefault="00000000">
      <w:pPr>
        <w:ind w:left="709" w:firstLine="709"/>
        <w:rPr>
          <w:lang w:val="nl-NL"/>
        </w:rPr>
      </w:pPr>
      <w:r>
        <w:rPr>
          <w:lang w:val="nl-NL"/>
        </w:rPr>
        <w:t xml:space="preserve">          &lt;</w:t>
      </w:r>
      <w:proofErr w:type="spellStart"/>
      <w:r>
        <w:rPr>
          <w:lang w:val="nl-NL"/>
        </w:rPr>
        <w:t>xs:complexType</w:t>
      </w:r>
      <w:proofErr w:type="spellEnd"/>
      <w:r>
        <w:rPr>
          <w:lang w:val="nl-NL"/>
        </w:rPr>
        <w:t>&gt;</w:t>
      </w:r>
    </w:p>
    <w:p w14:paraId="0ECDEA71" w14:textId="77777777" w:rsidR="00FC6D50" w:rsidRDefault="00000000">
      <w:pPr>
        <w:ind w:left="709" w:firstLine="709"/>
        <w:rPr>
          <w:lang w:val="nl-NL"/>
        </w:rPr>
      </w:pPr>
      <w:r>
        <w:rPr>
          <w:lang w:val="nl-NL"/>
        </w:rPr>
        <w:t xml:space="preserve">            &lt;</w:t>
      </w:r>
      <w:proofErr w:type="spellStart"/>
      <w:r>
        <w:rPr>
          <w:lang w:val="nl-NL"/>
        </w:rPr>
        <w:t>xs:sequence</w:t>
      </w:r>
      <w:proofErr w:type="spellEnd"/>
      <w:r>
        <w:rPr>
          <w:lang w:val="nl-NL"/>
        </w:rPr>
        <w:t>&gt;</w:t>
      </w:r>
    </w:p>
    <w:p w14:paraId="0CA7BA2F"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w:t>
      </w:r>
      <w:proofErr w:type="spellStart"/>
      <w:r>
        <w:rPr>
          <w:lang w:val="nl-NL"/>
        </w:rPr>
        <w:t>leg_index</w:t>
      </w:r>
      <w:proofErr w:type="spellEnd"/>
      <w:r>
        <w:rPr>
          <w:lang w:val="nl-NL"/>
        </w:rPr>
        <w:t>" type="</w:t>
      </w:r>
      <w:proofErr w:type="spellStart"/>
      <w:r>
        <w:rPr>
          <w:lang w:val="nl-NL"/>
        </w:rPr>
        <w:t>xs:integer</w:t>
      </w:r>
      <w:proofErr w:type="spellEnd"/>
      <w:r>
        <w:rPr>
          <w:lang w:val="nl-NL"/>
        </w:rPr>
        <w:t>"/&gt;</w:t>
      </w:r>
    </w:p>
    <w:p w14:paraId="199E5B58"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w:t>
      </w:r>
      <w:proofErr w:type="spellStart"/>
      <w:r>
        <w:rPr>
          <w:lang w:val="nl-NL"/>
        </w:rPr>
        <w:t>leg_boarding_station</w:t>
      </w:r>
      <w:proofErr w:type="spellEnd"/>
      <w:r>
        <w:rPr>
          <w:lang w:val="nl-NL"/>
        </w:rPr>
        <w:t>" type="</w:t>
      </w:r>
      <w:proofErr w:type="spellStart"/>
      <w:r>
        <w:rPr>
          <w:lang w:val="nl-NL"/>
        </w:rPr>
        <w:t>xs:string</w:t>
      </w:r>
      <w:proofErr w:type="spellEnd"/>
      <w:r>
        <w:rPr>
          <w:lang w:val="nl-NL"/>
        </w:rPr>
        <w:t>"/&gt;</w:t>
      </w:r>
    </w:p>
    <w:p w14:paraId="6B22F045"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 xml:space="preserve"> name="</w:t>
      </w:r>
      <w:proofErr w:type="spellStart"/>
      <w:r>
        <w:rPr>
          <w:lang w:val="nl-NL"/>
        </w:rPr>
        <w:t>leg_alighting_station</w:t>
      </w:r>
      <w:proofErr w:type="spellEnd"/>
      <w:r>
        <w:rPr>
          <w:lang w:val="nl-NL"/>
        </w:rPr>
        <w:t>" type="</w:t>
      </w:r>
      <w:proofErr w:type="spellStart"/>
      <w:r>
        <w:rPr>
          <w:lang w:val="nl-NL"/>
        </w:rPr>
        <w:t>xs:string</w:t>
      </w:r>
      <w:proofErr w:type="spellEnd"/>
      <w:r>
        <w:rPr>
          <w:lang w:val="nl-NL"/>
        </w:rPr>
        <w:t>"/&gt;</w:t>
      </w:r>
    </w:p>
    <w:p w14:paraId="366874D6" w14:textId="77777777" w:rsidR="00FC6D50" w:rsidRDefault="00000000">
      <w:pPr>
        <w:ind w:left="709" w:firstLine="709"/>
        <w:rPr>
          <w:lang w:val="nl-NL"/>
        </w:rPr>
      </w:pPr>
      <w:r>
        <w:rPr>
          <w:lang w:val="nl-NL"/>
        </w:rPr>
        <w:t xml:space="preserve">              </w:t>
      </w:r>
      <w:commentRangeStart w:id="1"/>
      <w:r>
        <w:rPr>
          <w:lang w:val="nl-NL"/>
        </w:rPr>
        <w:t>&lt;</w:t>
      </w:r>
      <w:proofErr w:type="spellStart"/>
      <w:r>
        <w:rPr>
          <w:lang w:val="nl-NL"/>
        </w:rPr>
        <w:t>xs:element</w:t>
      </w:r>
      <w:proofErr w:type="spellEnd"/>
      <w:r>
        <w:rPr>
          <w:lang w:val="nl-NL"/>
        </w:rPr>
        <w:t xml:space="preserve"> name="</w:t>
      </w:r>
      <w:proofErr w:type="spellStart"/>
      <w:r>
        <w:rPr>
          <w:lang w:val="nl-NL"/>
        </w:rPr>
        <w:t>leg_railservice_line</w:t>
      </w:r>
      <w:proofErr w:type="spellEnd"/>
      <w:r>
        <w:rPr>
          <w:lang w:val="nl-NL"/>
        </w:rPr>
        <w:t>" type="</w:t>
      </w:r>
      <w:proofErr w:type="spellStart"/>
      <w:r>
        <w:rPr>
          <w:lang w:val="nl-NL"/>
        </w:rPr>
        <w:t>xs:string</w:t>
      </w:r>
      <w:proofErr w:type="spellEnd"/>
      <w:r>
        <w:rPr>
          <w:lang w:val="nl-NL"/>
        </w:rPr>
        <w:t>"/&gt;</w:t>
      </w:r>
      <w:commentRangeEnd w:id="1"/>
      <w:r>
        <w:commentReference w:id="1"/>
      </w:r>
    </w:p>
    <w:p w14:paraId="605713A0" w14:textId="77777777" w:rsidR="00FC6D50" w:rsidRDefault="00000000">
      <w:pPr>
        <w:ind w:left="709" w:firstLine="709"/>
        <w:rPr>
          <w:lang w:val="nl-NL"/>
        </w:rPr>
      </w:pPr>
      <w:r>
        <w:rPr>
          <w:lang w:val="nl-NL"/>
        </w:rPr>
        <w:t xml:space="preserve">            &lt;/</w:t>
      </w:r>
      <w:proofErr w:type="spellStart"/>
      <w:r>
        <w:rPr>
          <w:lang w:val="nl-NL"/>
        </w:rPr>
        <w:t>xs:sequence</w:t>
      </w:r>
      <w:proofErr w:type="spellEnd"/>
      <w:r>
        <w:rPr>
          <w:lang w:val="nl-NL"/>
        </w:rPr>
        <w:t>&gt;</w:t>
      </w:r>
    </w:p>
    <w:p w14:paraId="0798D1D2" w14:textId="77777777" w:rsidR="00FC6D50" w:rsidRDefault="00000000">
      <w:pPr>
        <w:ind w:left="709" w:firstLine="709"/>
        <w:rPr>
          <w:lang w:val="nl-NL"/>
        </w:rPr>
      </w:pPr>
      <w:r>
        <w:rPr>
          <w:lang w:val="nl-NL"/>
        </w:rPr>
        <w:t xml:space="preserve">          &lt;/</w:t>
      </w:r>
      <w:proofErr w:type="spellStart"/>
      <w:r>
        <w:rPr>
          <w:lang w:val="nl-NL"/>
        </w:rPr>
        <w:t>xs:complexType</w:t>
      </w:r>
      <w:proofErr w:type="spellEnd"/>
      <w:r>
        <w:rPr>
          <w:lang w:val="nl-NL"/>
        </w:rPr>
        <w:t>&gt;</w:t>
      </w:r>
    </w:p>
    <w:p w14:paraId="0CB61FF6"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&gt;</w:t>
      </w:r>
    </w:p>
    <w:p w14:paraId="41F4DC76" w14:textId="77777777" w:rsidR="00FC6D50" w:rsidRDefault="00000000">
      <w:pPr>
        <w:ind w:left="709" w:firstLine="709"/>
        <w:rPr>
          <w:lang w:val="nl-NL"/>
        </w:rPr>
      </w:pPr>
      <w:r>
        <w:rPr>
          <w:lang w:val="nl-NL"/>
        </w:rPr>
        <w:t xml:space="preserve">      &lt;/</w:t>
      </w:r>
      <w:proofErr w:type="spellStart"/>
      <w:r>
        <w:rPr>
          <w:lang w:val="nl-NL"/>
        </w:rPr>
        <w:t>xs:sequence</w:t>
      </w:r>
      <w:proofErr w:type="spellEnd"/>
      <w:r>
        <w:rPr>
          <w:lang w:val="nl-NL"/>
        </w:rPr>
        <w:t>&gt;</w:t>
      </w:r>
    </w:p>
    <w:p w14:paraId="69BA6844" w14:textId="77777777" w:rsidR="00FC6D50" w:rsidRDefault="00000000">
      <w:pPr>
        <w:ind w:left="709" w:firstLine="709"/>
        <w:rPr>
          <w:lang w:val="nl-NL"/>
        </w:rPr>
      </w:pPr>
      <w:r>
        <w:rPr>
          <w:lang w:val="nl-NL"/>
        </w:rPr>
        <w:t xml:space="preserve">    &lt;/</w:t>
      </w:r>
      <w:proofErr w:type="spellStart"/>
      <w:r>
        <w:rPr>
          <w:lang w:val="nl-NL"/>
        </w:rPr>
        <w:t>xs:complexType</w:t>
      </w:r>
      <w:proofErr w:type="spellEnd"/>
      <w:r>
        <w:rPr>
          <w:lang w:val="nl-NL"/>
        </w:rPr>
        <w:t>&gt;</w:t>
      </w:r>
    </w:p>
    <w:p w14:paraId="2F3EEAE5" w14:textId="77777777" w:rsidR="00FC6D50" w:rsidRDefault="00000000">
      <w:pPr>
        <w:ind w:left="709" w:firstLine="709"/>
        <w:rPr>
          <w:lang w:val="nl-NL"/>
        </w:rPr>
      </w:pPr>
      <w:r>
        <w:rPr>
          <w:lang w:val="nl-NL"/>
        </w:rPr>
        <w:t xml:space="preserve">  &lt;/</w:t>
      </w:r>
      <w:proofErr w:type="spellStart"/>
      <w:r>
        <w:rPr>
          <w:lang w:val="nl-NL"/>
        </w:rPr>
        <w:t>xs:element</w:t>
      </w:r>
      <w:proofErr w:type="spellEnd"/>
      <w:r>
        <w:rPr>
          <w:lang w:val="nl-NL"/>
        </w:rPr>
        <w:t>&gt;</w:t>
      </w:r>
    </w:p>
    <w:p w14:paraId="1BC62624" w14:textId="77777777" w:rsidR="00FC6D50" w:rsidRDefault="00FC6D50">
      <w:pPr>
        <w:ind w:left="709" w:firstLine="709"/>
        <w:rPr>
          <w:lang w:val="nl-NL"/>
        </w:rPr>
      </w:pPr>
    </w:p>
    <w:p w14:paraId="1BB1E97B" w14:textId="77777777" w:rsidR="00FC6D50" w:rsidRDefault="00000000">
      <w:pPr>
        <w:ind w:left="709" w:firstLine="709"/>
        <w:rPr>
          <w:lang w:val="nl-NL"/>
        </w:rPr>
      </w:pPr>
      <w:r>
        <w:rPr>
          <w:lang w:val="nl-NL"/>
        </w:rPr>
        <w:t>&lt;/</w:t>
      </w:r>
      <w:proofErr w:type="spellStart"/>
      <w:r>
        <w:rPr>
          <w:lang w:val="nl-NL"/>
        </w:rPr>
        <w:t>xs:schema</w:t>
      </w:r>
      <w:proofErr w:type="spellEnd"/>
      <w:r>
        <w:rPr>
          <w:lang w:val="nl-NL"/>
        </w:rPr>
        <w:t>&gt;</w:t>
      </w:r>
    </w:p>
    <w:p w14:paraId="1356C238" w14:textId="77777777" w:rsidR="00FC6D50" w:rsidRDefault="00000000">
      <w:pPr>
        <w:ind w:left="709" w:firstLine="709"/>
        <w:rPr>
          <w:lang w:val="nl-NL"/>
        </w:rPr>
      </w:pPr>
      <w:r>
        <w:rPr>
          <w:lang w:val="nl-NL"/>
        </w:rPr>
        <w:br/>
      </w:r>
    </w:p>
    <w:p w14:paraId="02658A1B" w14:textId="77777777" w:rsidR="00FC6D50" w:rsidRDefault="00FC6D50">
      <w:pPr>
        <w:ind w:left="360"/>
        <w:rPr>
          <w:lang w:val="en-US"/>
        </w:rPr>
      </w:pPr>
    </w:p>
    <w:p w14:paraId="0C6FE449" w14:textId="77777777" w:rsidR="00FC6D50" w:rsidRDefault="00FC6D50">
      <w:pPr>
        <w:ind w:left="360"/>
        <w:rPr>
          <w:lang w:val="en-US"/>
        </w:rPr>
      </w:pPr>
    </w:p>
    <w:p w14:paraId="3B957A05" w14:textId="77777777" w:rsidR="00FC6D50" w:rsidRDefault="00000000">
      <w:pPr>
        <w:ind w:left="360"/>
        <w:rPr>
          <w:lang w:val="en-US"/>
        </w:rPr>
      </w:pPr>
      <w:r>
        <w:rPr>
          <w:lang w:val="en-US"/>
        </w:rPr>
        <w:t xml:space="preserve">Notes: </w:t>
      </w:r>
    </w:p>
    <w:p w14:paraId="7076F6CF" w14:textId="77777777" w:rsidR="00FC6D50" w:rsidRDefault="00000000">
      <w:pPr>
        <w:ind w:left="360"/>
        <w:jc w:val="both"/>
        <w:rPr>
          <w:lang w:val="en-US"/>
        </w:rPr>
      </w:pPr>
      <w:r>
        <w:rPr>
          <w:lang w:val="en-US"/>
        </w:rPr>
        <w:t xml:space="preserve">In this scenario, the EGTRAIN passenger module that receives this XML data from the Route Choice is used for the assignment of the passengers to train services as well as tracking the passenger movement through the network. For example, the EGTRAIN passenger module uses the </w:t>
      </w:r>
      <w:proofErr w:type="spellStart"/>
      <w:r>
        <w:rPr>
          <w:lang w:val="en-US"/>
        </w:rPr>
        <w:t>person_id</w:t>
      </w:r>
      <w:proofErr w:type="spellEnd"/>
      <w:r>
        <w:rPr>
          <w:lang w:val="en-US"/>
        </w:rPr>
        <w:t xml:space="preserve"> and </w:t>
      </w:r>
      <w:proofErr w:type="spellStart"/>
      <w:r>
        <w:rPr>
          <w:lang w:val="en-US"/>
        </w:rPr>
        <w:t>trip_id</w:t>
      </w:r>
      <w:proofErr w:type="spellEnd"/>
      <w:r>
        <w:rPr>
          <w:lang w:val="en-US"/>
        </w:rPr>
        <w:t xml:space="preserve"> attributes to identify a specific person and trip within the simulation. The transfer count attribute specifies the number of transfers that the passenger will take during that trip. The leg attribute contains the </w:t>
      </w:r>
      <w:proofErr w:type="spellStart"/>
      <w:r>
        <w:rPr>
          <w:lang w:val="en-US"/>
        </w:rPr>
        <w:t>leg_index</w:t>
      </w:r>
      <w:proofErr w:type="spellEnd"/>
      <w:r>
        <w:rPr>
          <w:lang w:val="en-US"/>
        </w:rPr>
        <w:t xml:space="preserve">, </w:t>
      </w:r>
      <w:proofErr w:type="spellStart"/>
      <w:r>
        <w:rPr>
          <w:lang w:val="en-US"/>
        </w:rPr>
        <w:t>leg_boarding_station</w:t>
      </w:r>
      <w:proofErr w:type="spellEnd"/>
      <w:r>
        <w:rPr>
          <w:lang w:val="en-US"/>
        </w:rPr>
        <w:t xml:space="preserve">, </w:t>
      </w:r>
      <w:proofErr w:type="spellStart"/>
      <w:r>
        <w:rPr>
          <w:lang w:val="en-US"/>
        </w:rPr>
        <w:t>leg_alighting_station</w:t>
      </w:r>
      <w:proofErr w:type="spellEnd"/>
      <w:r>
        <w:rPr>
          <w:lang w:val="en-US"/>
        </w:rPr>
        <w:t xml:space="preserve">, and </w:t>
      </w:r>
      <w:proofErr w:type="spellStart"/>
      <w:r>
        <w:rPr>
          <w:lang w:val="en-US"/>
        </w:rPr>
        <w:t>leg_railservice_line</w:t>
      </w:r>
      <w:proofErr w:type="spellEnd"/>
      <w:r>
        <w:rPr>
          <w:lang w:val="en-US"/>
        </w:rPr>
        <w:t xml:space="preserve"> sub-elements. These sub-elements are then used alongside the departure time to assign the passengers to a specific railway service. By considering legs portions of trips, the XML file is more flexible and can consider an undefined number of legs per trip. Meaning that each passenger could take any number of transfers within their trip. </w:t>
      </w:r>
    </w:p>
    <w:p w14:paraId="1EE74E6D" w14:textId="77777777" w:rsidR="00FC6D50" w:rsidRDefault="00FC6D50">
      <w:pPr>
        <w:rPr>
          <w:lang w:val="en-US"/>
        </w:rPr>
      </w:pPr>
    </w:p>
    <w:sectPr w:rsidR="00FC6D50">
      <w:pgSz w:w="11906" w:h="16838"/>
      <w:pgMar w:top="1134" w:right="1134" w:bottom="1134" w:left="1134" w:header="0" w:footer="0" w:gutter="0"/>
      <w:cols w:space="708"/>
      <w:formProt w:val="0"/>
      <w:docGrid w:linePitch="312" w:charSpace="-675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Unknown Author" w:date="2023-05-10T09:27:00Z" w:initials="">
    <w:p w14:paraId="4D563CF9" w14:textId="77777777" w:rsidR="00FC6D50" w:rsidRDefault="00000000">
      <w:pPr>
        <w:overflowPunct w:val="0"/>
      </w:pPr>
      <w:r>
        <w:rPr>
          <w:sz w:val="20"/>
          <w:lang w:val="nl-NL"/>
        </w:rPr>
        <w:t>this is an optional element: if nothing is supplied, any line going from boarding to alighting station is good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563C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563CF9" w16cid:durableId="284EBF1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DejaVu Sans">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B00DA"/>
    <w:multiLevelType w:val="multilevel"/>
    <w:tmpl w:val="CFB6F5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7CD41244"/>
    <w:multiLevelType w:val="multilevel"/>
    <w:tmpl w:val="D9FA0C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70920767">
    <w:abstractNumId w:val="0"/>
  </w:num>
  <w:num w:numId="2" w16cid:durableId="1532263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D50"/>
    <w:rsid w:val="00752FCF"/>
    <w:rsid w:val="00FC6D5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24F22"/>
  <w15:docId w15:val="{7EC183CE-6808-4467-9FD0-D26179A4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FreeSans"/>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184481"/>
    <w:rPr>
      <w:sz w:val="16"/>
      <w:szCs w:val="16"/>
    </w:rPr>
  </w:style>
  <w:style w:type="character" w:customStyle="1" w:styleId="CommentTextChar">
    <w:name w:val="Comment Text Char"/>
    <w:basedOn w:val="DefaultParagraphFont"/>
    <w:link w:val="CommentText"/>
    <w:uiPriority w:val="99"/>
    <w:semiHidden/>
    <w:qFormat/>
    <w:rsid w:val="00184481"/>
    <w:rPr>
      <w:rFonts w:cs="Mangal"/>
      <w:sz w:val="20"/>
      <w:szCs w:val="18"/>
    </w:rPr>
  </w:style>
  <w:style w:type="character" w:customStyle="1" w:styleId="CommentSubjectChar">
    <w:name w:val="Comment Subject Char"/>
    <w:basedOn w:val="CommentTextChar"/>
    <w:link w:val="CommentSubject"/>
    <w:uiPriority w:val="99"/>
    <w:semiHidden/>
    <w:qFormat/>
    <w:rsid w:val="00184481"/>
    <w:rPr>
      <w:rFonts w:cs="Mangal"/>
      <w:b/>
      <w:bCs/>
      <w:sz w:val="20"/>
      <w:szCs w:val="18"/>
    </w:rPr>
  </w:style>
  <w:style w:type="character" w:customStyle="1" w:styleId="BalloonTextChar">
    <w:name w:val="Balloon Text Char"/>
    <w:basedOn w:val="DefaultParagraphFont"/>
    <w:link w:val="BalloonText"/>
    <w:uiPriority w:val="99"/>
    <w:semiHidden/>
    <w:qFormat/>
    <w:rsid w:val="00184481"/>
    <w:rPr>
      <w:rFonts w:ascii="Segoe UI" w:hAnsi="Segoe UI" w:cs="Mangal"/>
      <w:sz w:val="18"/>
      <w:szCs w:val="16"/>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CommentText">
    <w:name w:val="annotation text"/>
    <w:basedOn w:val="Normal"/>
    <w:link w:val="CommentTextChar"/>
    <w:uiPriority w:val="99"/>
    <w:semiHidden/>
    <w:unhideWhenUsed/>
    <w:qFormat/>
    <w:rsid w:val="00184481"/>
    <w:rPr>
      <w:rFonts w:cs="Mangal"/>
      <w:sz w:val="20"/>
      <w:szCs w:val="18"/>
    </w:rPr>
  </w:style>
  <w:style w:type="paragraph" w:styleId="CommentSubject">
    <w:name w:val="annotation subject"/>
    <w:basedOn w:val="CommentText"/>
    <w:next w:val="CommentText"/>
    <w:link w:val="CommentSubjectChar"/>
    <w:uiPriority w:val="99"/>
    <w:semiHidden/>
    <w:unhideWhenUsed/>
    <w:qFormat/>
    <w:rsid w:val="00184481"/>
    <w:rPr>
      <w:b/>
      <w:bCs/>
    </w:rPr>
  </w:style>
  <w:style w:type="paragraph" w:styleId="BalloonText">
    <w:name w:val="Balloon Text"/>
    <w:basedOn w:val="Normal"/>
    <w:link w:val="BalloonTextChar"/>
    <w:uiPriority w:val="99"/>
    <w:semiHidden/>
    <w:unhideWhenUsed/>
    <w:qFormat/>
    <w:rsid w:val="00184481"/>
    <w:rPr>
      <w:rFonts w:ascii="Segoe UI" w:hAnsi="Segoe UI" w:cs="Mangal"/>
      <w:sz w:val="18"/>
      <w:szCs w:val="16"/>
    </w:rPr>
  </w:style>
  <w:style w:type="paragraph" w:styleId="ListParagraph">
    <w:name w:val="List Paragraph"/>
    <w:basedOn w:val="Normal"/>
    <w:uiPriority w:val="34"/>
    <w:qFormat/>
    <w:rsid w:val="00AB4DE4"/>
    <w:pPr>
      <w:ind w:left="720"/>
      <w:contextualSpacing/>
    </w:pPr>
    <w:rPr>
      <w:rFonts w:cs="Mangal"/>
      <w:szCs w:val="21"/>
    </w:rPr>
  </w:style>
  <w:style w:type="paragraph" w:styleId="Revision">
    <w:name w:val="Revision"/>
    <w:hidden/>
    <w:uiPriority w:val="99"/>
    <w:semiHidden/>
    <w:rsid w:val="00752FCF"/>
    <w:pPr>
      <w:suppressAutoHyphens w:val="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753</Words>
  <Characters>4145</Characters>
  <Application>Microsoft Office Word</Application>
  <DocSecurity>0</DocSecurity>
  <Lines>34</Lines>
  <Paragraphs>9</Paragraphs>
  <ScaleCrop>false</ScaleCrop>
  <Company>TU Delft</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Jeronimo Caceres Jimenez O'Farrill</dc:creator>
  <dc:description/>
  <cp:lastModifiedBy>Egidio Quaglietta</cp:lastModifiedBy>
  <cp:revision>2</cp:revision>
  <dcterms:created xsi:type="dcterms:W3CDTF">2023-07-04T14:05:00Z</dcterms:created>
  <dcterms:modified xsi:type="dcterms:W3CDTF">2023-07-04T14:05:00Z</dcterms:modified>
  <dc:language>fr-FR</dc:language>
</cp:coreProperties>
</file>